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E5B" w:rsidRPr="000B5F3B" w:rsidRDefault="00E1586D" w:rsidP="00B4340A">
      <w:pPr>
        <w:spacing w:after="0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CAPI</w:t>
      </w:r>
      <w:r w:rsidR="00DC6E6E" w:rsidRPr="000B5F3B">
        <w:rPr>
          <w:rFonts w:ascii="Trebuchet MS" w:hAnsi="Trebuchet MS"/>
          <w:b/>
          <w:bCs/>
        </w:rPr>
        <w:t>TOLUL X</w:t>
      </w:r>
      <w:r w:rsidR="0042107D" w:rsidRPr="000B5F3B">
        <w:rPr>
          <w:rFonts w:ascii="Trebuchet MS" w:hAnsi="Trebuchet MS"/>
          <w:b/>
          <w:bCs/>
        </w:rPr>
        <w:t xml:space="preserve"> : </w:t>
      </w:r>
      <w:r w:rsidR="00EF5EA6" w:rsidRPr="000B5F3B">
        <w:rPr>
          <w:rFonts w:ascii="Trebuchet MS" w:hAnsi="Trebuchet MS"/>
          <w:b/>
          <w:bCs/>
        </w:rPr>
        <w:t>Plan</w:t>
      </w:r>
      <w:r w:rsidR="00DC6E6E" w:rsidRPr="000B5F3B">
        <w:rPr>
          <w:rFonts w:ascii="Trebuchet MS" w:hAnsi="Trebuchet MS"/>
          <w:b/>
          <w:bCs/>
        </w:rPr>
        <w:t xml:space="preserve">ul de finanțare al strategiei </w:t>
      </w:r>
    </w:p>
    <w:p w:rsidR="00D94A7B" w:rsidRPr="000B5F3B" w:rsidRDefault="00E036D6" w:rsidP="00794A6D">
      <w:pPr>
        <w:tabs>
          <w:tab w:val="left" w:pos="993"/>
        </w:tabs>
        <w:spacing w:after="0"/>
        <w:ind w:firstLine="720"/>
        <w:jc w:val="both"/>
        <w:rPr>
          <w:rFonts w:ascii="Trebuchet MS" w:hAnsi="Trebuchet MS"/>
        </w:rPr>
      </w:pPr>
      <w:r w:rsidRPr="000B5F3B">
        <w:rPr>
          <w:rFonts w:ascii="Trebuchet MS" w:hAnsi="Trebuchet MS"/>
        </w:rPr>
        <w:t xml:space="preserve">• </w:t>
      </w:r>
      <w:r w:rsidRPr="00794A6D">
        <w:rPr>
          <w:rFonts w:ascii="Trebuchet MS" w:hAnsi="Trebuchet MS"/>
          <w:b/>
        </w:rPr>
        <w:t>Componenta A</w:t>
      </w:r>
      <w:r w:rsidRPr="000B5F3B">
        <w:rPr>
          <w:rFonts w:ascii="Trebuchet MS" w:hAnsi="Trebuchet MS"/>
        </w:rPr>
        <w:t xml:space="preserve"> - </w:t>
      </w:r>
      <w:r w:rsidR="00F97D41" w:rsidRPr="000B5F3B">
        <w:rPr>
          <w:rFonts w:ascii="Trebuchet MS" w:hAnsi="Trebuchet MS"/>
        </w:rPr>
        <w:t xml:space="preserve">Algoritmul de calcul pentru stabilirea valorii componentei A </w:t>
      </w:r>
      <w:r w:rsidRPr="000B5F3B">
        <w:rPr>
          <w:rFonts w:ascii="Trebuchet MS" w:hAnsi="Trebuchet MS"/>
        </w:rPr>
        <w:t>se realizează țin</w:t>
      </w:r>
      <w:r w:rsidR="000E6C4D" w:rsidRPr="000E6C4D">
        <w:rPr>
          <w:rFonts w:ascii="Trebuchet MS" w:hAnsi="Trebuchet MS"/>
        </w:rPr>
        <w:t>â</w:t>
      </w:r>
      <w:r w:rsidRPr="000B5F3B">
        <w:rPr>
          <w:rFonts w:ascii="Trebuchet MS" w:hAnsi="Trebuchet MS"/>
        </w:rPr>
        <w:t>nd cont de</w:t>
      </w:r>
      <w:r w:rsidR="00F97D41" w:rsidRPr="000B5F3B">
        <w:rPr>
          <w:rFonts w:ascii="Trebuchet MS" w:hAnsi="Trebuchet MS"/>
        </w:rPr>
        <w:t xml:space="preserve"> v</w:t>
      </w:r>
      <w:r w:rsidR="00AC6C02" w:rsidRPr="000B5F3B">
        <w:rPr>
          <w:rFonts w:ascii="Trebuchet MS" w:hAnsi="Trebuchet MS"/>
        </w:rPr>
        <w:t xml:space="preserve">aloarea aferentă </w:t>
      </w:r>
      <w:r w:rsidRPr="000B5F3B">
        <w:rPr>
          <w:rFonts w:ascii="Trebuchet MS" w:hAnsi="Trebuchet MS"/>
        </w:rPr>
        <w:t xml:space="preserve">suprafeței </w:t>
      </w:r>
      <w:r w:rsidR="00AC6C02" w:rsidRPr="000B5F3B">
        <w:rPr>
          <w:rFonts w:ascii="Trebuchet MS" w:hAnsi="Trebuchet MS"/>
        </w:rPr>
        <w:t>teritoriului</w:t>
      </w:r>
      <w:r w:rsidR="000E6C4D">
        <w:rPr>
          <w:rFonts w:ascii="Trebuchet MS" w:hAnsi="Trebuchet MS"/>
        </w:rPr>
        <w:t xml:space="preserve"> acoperit de</w:t>
      </w:r>
      <w:r w:rsidRPr="000B5F3B">
        <w:rPr>
          <w:rFonts w:ascii="Trebuchet MS" w:hAnsi="Trebuchet MS"/>
        </w:rPr>
        <w:t xml:space="preserve">GAL Constanța Sud </w:t>
      </w:r>
      <w:r w:rsidR="00AC6C02" w:rsidRPr="000B5F3B">
        <w:rPr>
          <w:rFonts w:ascii="Trebuchet MS" w:hAnsi="Trebuchet MS"/>
        </w:rPr>
        <w:t xml:space="preserve">și </w:t>
      </w:r>
      <w:r w:rsidRPr="000B5F3B">
        <w:rPr>
          <w:rFonts w:ascii="Trebuchet MS" w:hAnsi="Trebuchet MS"/>
        </w:rPr>
        <w:t xml:space="preserve">a </w:t>
      </w:r>
      <w:r w:rsidR="00AC6C02" w:rsidRPr="000B5F3B">
        <w:rPr>
          <w:rFonts w:ascii="Trebuchet MS" w:hAnsi="Trebuchet MS"/>
        </w:rPr>
        <w:t>popul</w:t>
      </w:r>
      <w:r w:rsidRPr="000B5F3B">
        <w:rPr>
          <w:rFonts w:ascii="Trebuchet MS" w:hAnsi="Trebuchet MS"/>
        </w:rPr>
        <w:t>ației acoperite de parteneriat</w:t>
      </w:r>
      <w:r w:rsidR="00C00F09" w:rsidRPr="000B5F3B">
        <w:rPr>
          <w:rFonts w:ascii="Trebuchet MS" w:hAnsi="Trebuchet MS"/>
        </w:rPr>
        <w:t xml:space="preserve"> astfel</w:t>
      </w:r>
      <w:r w:rsidR="00D94A7B" w:rsidRPr="000B5F3B">
        <w:rPr>
          <w:rFonts w:ascii="Trebuchet MS" w:hAnsi="Trebuchet MS"/>
        </w:rPr>
        <w:t>:</w:t>
      </w:r>
    </w:p>
    <w:p w:rsidR="00AC73E2" w:rsidRPr="000B5F3B" w:rsidRDefault="00060D9B" w:rsidP="00C32065">
      <w:pPr>
        <w:spacing w:after="0"/>
        <w:ind w:firstLine="720"/>
        <w:jc w:val="both"/>
        <w:rPr>
          <w:rFonts w:ascii="Trebuchet MS" w:hAnsi="Trebuchet MS"/>
        </w:rPr>
      </w:pPr>
      <w:r w:rsidRPr="000B5F3B">
        <w:rPr>
          <w:rFonts w:ascii="Trebuchet MS" w:hAnsi="Trebuchet MS"/>
        </w:rPr>
        <w:t>(</w:t>
      </w:r>
      <w:r w:rsidR="00D94A7B" w:rsidRPr="000B5F3B">
        <w:rPr>
          <w:rFonts w:ascii="Trebuchet MS" w:hAnsi="Trebuchet MS"/>
        </w:rPr>
        <w:t>779 km² * 985,37 Euro/km²</w:t>
      </w:r>
      <w:r w:rsidRPr="000B5F3B">
        <w:rPr>
          <w:rFonts w:ascii="Trebuchet MS" w:hAnsi="Trebuchet MS"/>
        </w:rPr>
        <w:t>) + (</w:t>
      </w:r>
      <w:r w:rsidR="00575F6E" w:rsidRPr="000B5F3B">
        <w:rPr>
          <w:rFonts w:ascii="Trebuchet MS" w:hAnsi="Trebuchet MS"/>
        </w:rPr>
        <w:t xml:space="preserve">29.630 loc. * </w:t>
      </w:r>
      <w:r w:rsidRPr="000B5F3B">
        <w:rPr>
          <w:rFonts w:ascii="Trebuchet MS" w:hAnsi="Trebuchet MS"/>
        </w:rPr>
        <w:t>19,84 Euro/loc) =</w:t>
      </w:r>
      <w:r w:rsidRPr="000B5F3B">
        <w:rPr>
          <w:rFonts w:ascii="Trebuchet MS" w:hAnsi="Trebuchet MS"/>
          <w:b/>
        </w:rPr>
        <w:t>1.355.935 Euro</w:t>
      </w:r>
    </w:p>
    <w:p w:rsidR="0053028F" w:rsidRPr="000B5F3B" w:rsidRDefault="00AD589F" w:rsidP="00C32065">
      <w:pPr>
        <w:spacing w:after="0"/>
        <w:ind w:firstLine="720"/>
        <w:jc w:val="both"/>
        <w:rPr>
          <w:rFonts w:ascii="Trebuchet MS" w:hAnsi="Trebuchet MS"/>
        </w:rPr>
      </w:pPr>
      <w:r w:rsidRPr="000B5F3B">
        <w:rPr>
          <w:rFonts w:ascii="Trebuchet MS" w:hAnsi="Trebuchet MS"/>
        </w:rPr>
        <w:t xml:space="preserve">Valorile aferente fiecărei </w:t>
      </w:r>
      <w:r w:rsidR="0053028F" w:rsidRPr="000B5F3B">
        <w:rPr>
          <w:rFonts w:ascii="Trebuchet MS" w:hAnsi="Trebuchet MS"/>
        </w:rPr>
        <w:t>priorități de dezvoltare au fost atribuite în funcție de ierarhizarea acestora în SDL, în conformitate cu logica priorităților din R(UE) 1305/2013:</w:t>
      </w:r>
    </w:p>
    <w:p w:rsidR="00C32065" w:rsidRDefault="00F97D41" w:rsidP="00C32065">
      <w:pPr>
        <w:pStyle w:val="Default"/>
        <w:numPr>
          <w:ilvl w:val="0"/>
          <w:numId w:val="8"/>
        </w:numPr>
        <w:tabs>
          <w:tab w:val="left" w:pos="851"/>
          <w:tab w:val="left" w:pos="1134"/>
        </w:tabs>
        <w:spacing w:line="276" w:lineRule="auto"/>
        <w:ind w:left="0" w:firstLine="652"/>
        <w:jc w:val="both"/>
        <w:rPr>
          <w:sz w:val="22"/>
          <w:szCs w:val="22"/>
        </w:rPr>
      </w:pPr>
      <w:r w:rsidRPr="000B5F3B">
        <w:rPr>
          <w:b/>
          <w:bCs/>
          <w:sz w:val="22"/>
          <w:szCs w:val="22"/>
        </w:rPr>
        <w:t>P2</w:t>
      </w:r>
      <w:r w:rsidR="00C32065" w:rsidRPr="00C32065">
        <w:rPr>
          <w:b/>
          <w:bCs/>
          <w:sz w:val="22"/>
          <w:szCs w:val="22"/>
        </w:rPr>
        <w:t>-</w:t>
      </w:r>
      <w:r w:rsidRPr="000B5F3B">
        <w:rPr>
          <w:bCs/>
          <w:sz w:val="22"/>
          <w:szCs w:val="22"/>
        </w:rPr>
        <w:t xml:space="preserve"> Creșterea viabilității exploatațiilor și a competitivității tuturor tipurilor de agricultură în toate regiunile și promovarea tehnologiilor agricole inovatoare și a g</w:t>
      </w:r>
      <w:r w:rsidR="0053028F" w:rsidRPr="000B5F3B">
        <w:rPr>
          <w:bCs/>
          <w:sz w:val="22"/>
          <w:szCs w:val="22"/>
        </w:rPr>
        <w:t>estionării durabile a pădurilor,</w:t>
      </w:r>
      <w:r w:rsidR="00B613B7" w:rsidRPr="000B5F3B">
        <w:rPr>
          <w:bCs/>
          <w:sz w:val="22"/>
          <w:szCs w:val="22"/>
        </w:rPr>
        <w:t>include</w:t>
      </w:r>
      <w:r w:rsidR="005373AB" w:rsidRPr="000B5F3B">
        <w:rPr>
          <w:bCs/>
          <w:sz w:val="22"/>
          <w:szCs w:val="22"/>
        </w:rPr>
        <w:t xml:space="preserve"> două măsuri</w:t>
      </w:r>
      <w:r w:rsidR="00B613B7" w:rsidRPr="000B5F3B">
        <w:rPr>
          <w:bCs/>
          <w:sz w:val="22"/>
          <w:szCs w:val="22"/>
        </w:rPr>
        <w:t xml:space="preserve"> ce însumează valoarea de </w:t>
      </w:r>
      <w:r w:rsidR="00291000">
        <w:rPr>
          <w:bCs/>
          <w:sz w:val="22"/>
          <w:szCs w:val="22"/>
        </w:rPr>
        <w:t xml:space="preserve"> 778.186,44</w:t>
      </w:r>
      <w:r w:rsidR="00B613B7" w:rsidRPr="000B5F3B">
        <w:rPr>
          <w:bCs/>
          <w:sz w:val="22"/>
          <w:szCs w:val="22"/>
        </w:rPr>
        <w:t xml:space="preserve"> euro</w:t>
      </w:r>
      <w:r w:rsidR="005373AB" w:rsidRPr="000B5F3B">
        <w:rPr>
          <w:bCs/>
          <w:sz w:val="22"/>
          <w:szCs w:val="22"/>
        </w:rPr>
        <w:t xml:space="preserve"> și</w:t>
      </w:r>
      <w:r w:rsidR="00530A00" w:rsidRPr="000B5F3B">
        <w:rPr>
          <w:bCs/>
          <w:sz w:val="22"/>
          <w:szCs w:val="22"/>
        </w:rPr>
        <w:t xml:space="preserve"> reprezintă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</w:t>
      </w:r>
      <w:r w:rsidR="00F55B2F">
        <w:rPr>
          <w:bCs/>
          <w:sz w:val="22"/>
          <w:szCs w:val="22"/>
        </w:rPr>
        <w:t xml:space="preserve"> 35.67% </w:t>
      </w:r>
      <w:r w:rsidR="0053028F" w:rsidRPr="000B5F3B">
        <w:rPr>
          <w:bCs/>
          <w:sz w:val="22"/>
          <w:szCs w:val="22"/>
        </w:rPr>
        <w:t xml:space="preserve">din </w:t>
      </w:r>
      <w:r w:rsidR="00CF1869" w:rsidRPr="000B5F3B">
        <w:rPr>
          <w:bCs/>
          <w:sz w:val="22"/>
          <w:szCs w:val="22"/>
        </w:rPr>
        <w:t>bugetul total</w:t>
      </w:r>
      <w:r w:rsidR="005373AB" w:rsidRPr="000B5F3B">
        <w:rPr>
          <w:bCs/>
          <w:sz w:val="22"/>
          <w:szCs w:val="22"/>
        </w:rPr>
        <w:t xml:space="preserve">. Pentru </w:t>
      </w:r>
      <w:r w:rsidR="00B613B7" w:rsidRPr="000B5F3B">
        <w:rPr>
          <w:bCs/>
          <w:sz w:val="22"/>
          <w:szCs w:val="22"/>
        </w:rPr>
        <w:t xml:space="preserve">M1/2A s-a alocat un fond de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698.186,44</w:t>
      </w:r>
      <w:r w:rsidR="00B613B7" w:rsidRPr="000B5F3B">
        <w:rPr>
          <w:bCs/>
          <w:sz w:val="22"/>
          <w:szCs w:val="22"/>
        </w:rPr>
        <w:t xml:space="preserve"> euro, iar pentru M2/2B s-a alocat un fond de </w:t>
      </w:r>
      <w:r w:rsidR="00304F20">
        <w:rPr>
          <w:bCs/>
          <w:sz w:val="22"/>
          <w:szCs w:val="22"/>
        </w:rPr>
        <w:t xml:space="preserve"> 80.000</w:t>
      </w:r>
      <w:r w:rsidR="00B613B7" w:rsidRPr="000B5F3B">
        <w:rPr>
          <w:bCs/>
          <w:sz w:val="22"/>
          <w:szCs w:val="22"/>
        </w:rPr>
        <w:t xml:space="preserve"> euro</w:t>
      </w:r>
    </w:p>
    <w:p w:rsidR="00C32065" w:rsidRPr="00C32065" w:rsidRDefault="00DC6E6E" w:rsidP="00C32065">
      <w:pPr>
        <w:pStyle w:val="Default"/>
        <w:numPr>
          <w:ilvl w:val="0"/>
          <w:numId w:val="8"/>
        </w:numPr>
        <w:tabs>
          <w:tab w:val="left" w:pos="851"/>
          <w:tab w:val="left" w:pos="1134"/>
        </w:tabs>
        <w:spacing w:line="276" w:lineRule="auto"/>
        <w:ind w:left="0" w:firstLine="652"/>
        <w:jc w:val="both"/>
        <w:rPr>
          <w:sz w:val="22"/>
          <w:szCs w:val="22"/>
        </w:rPr>
      </w:pPr>
      <w:r w:rsidRPr="00C32065">
        <w:rPr>
          <w:b/>
          <w:bCs/>
          <w:sz w:val="22"/>
          <w:szCs w:val="22"/>
        </w:rPr>
        <w:t>P5 -</w:t>
      </w:r>
      <w:r w:rsidR="00F97D41" w:rsidRPr="00C32065">
        <w:rPr>
          <w:bCs/>
          <w:sz w:val="22"/>
          <w:szCs w:val="22"/>
        </w:rPr>
        <w:t>Promovarea utilizării eficiente a resurselor și sprijinirea tranziției către o economie cu emisii reduse de carbon și reziliență la schimbările climatice în sectoarele agricol, alimentar și silvic</w:t>
      </w:r>
      <w:r w:rsidR="00B613B7" w:rsidRPr="00C32065">
        <w:rPr>
          <w:bCs/>
          <w:sz w:val="22"/>
          <w:szCs w:val="22"/>
        </w:rPr>
        <w:t xml:space="preserve">, cuprinde o singură măsura pentru care s-a alocat un fond de </w:t>
      </w:r>
      <w:del w:id="0" w:author="Ioana" w:date="2022-04-28T14:56:00Z">
        <w:r w:rsidR="007C5BA6" w:rsidDel="007C5BA6">
          <w:rPr>
            <w:bCs/>
            <w:sz w:val="22"/>
            <w:szCs w:val="22"/>
          </w:rPr>
          <w:delText>70.000</w:delText>
        </w:r>
      </w:del>
      <w:ins w:id="1" w:author="Ioana" w:date="2022-04-28T14:56:00Z">
        <w:r w:rsidR="007C5BA6">
          <w:rPr>
            <w:bCs/>
            <w:sz w:val="22"/>
            <w:szCs w:val="22"/>
          </w:rPr>
          <w:t xml:space="preserve"> 5.064,78</w:t>
        </w:r>
      </w:ins>
      <w:bookmarkStart w:id="2" w:name="_GoBack"/>
      <w:bookmarkEnd w:id="2"/>
      <w:r w:rsidR="00E1586D">
        <w:rPr>
          <w:bCs/>
          <w:sz w:val="22"/>
          <w:szCs w:val="22"/>
        </w:rPr>
        <w:t xml:space="preserve"> </w:t>
      </w:r>
      <w:r w:rsidR="00B613B7" w:rsidRPr="00C32065">
        <w:rPr>
          <w:bCs/>
          <w:sz w:val="22"/>
          <w:szCs w:val="22"/>
        </w:rPr>
        <w:t xml:space="preserve">euro, ce reprezintă </w:t>
      </w:r>
      <w:r w:rsidR="00F55B2F">
        <w:rPr>
          <w:bCs/>
          <w:sz w:val="22"/>
          <w:szCs w:val="22"/>
        </w:rPr>
        <w:t xml:space="preserve"> </w:t>
      </w:r>
      <w:del w:id="3" w:author="Ioana" w:date="2022-03-29T12:53:00Z">
        <w:r w:rsidR="00F55B2F" w:rsidDel="00E1586D">
          <w:rPr>
            <w:bCs/>
            <w:sz w:val="22"/>
            <w:szCs w:val="22"/>
          </w:rPr>
          <w:delText xml:space="preserve">4.82% </w:delText>
        </w:r>
      </w:del>
      <w:ins w:id="4" w:author="Ioana" w:date="2022-03-29T12:53:00Z">
        <w:r w:rsidR="00E1586D">
          <w:rPr>
            <w:bCs/>
            <w:sz w:val="22"/>
            <w:szCs w:val="22"/>
          </w:rPr>
          <w:t xml:space="preserve">0.23% </w:t>
        </w:r>
      </w:ins>
      <w:r w:rsidR="00C32065" w:rsidRPr="00C32065">
        <w:rPr>
          <w:bCs/>
          <w:sz w:val="22"/>
          <w:szCs w:val="22"/>
        </w:rPr>
        <w:t xml:space="preserve">din bugetul total. </w:t>
      </w:r>
      <w:r w:rsidR="00165F42" w:rsidRPr="00C32065">
        <w:rPr>
          <w:bCs/>
          <w:sz w:val="22"/>
          <w:szCs w:val="22"/>
        </w:rPr>
        <w:t>Această prioritate respectă obiectivele transversale de mediu și climă, încadr</w:t>
      </w:r>
      <w:r w:rsidR="00C32065" w:rsidRPr="00C32065">
        <w:rPr>
          <w:bCs/>
          <w:sz w:val="22"/>
          <w:szCs w:val="22"/>
        </w:rPr>
        <w:t>â</w:t>
      </w:r>
      <w:r w:rsidR="00165F42" w:rsidRPr="00C32065">
        <w:rPr>
          <w:bCs/>
          <w:sz w:val="22"/>
          <w:szCs w:val="22"/>
        </w:rPr>
        <w:t xml:space="preserve">nd cu predilecție investițiile ce vizează </w:t>
      </w:r>
      <w:r w:rsidR="00B4340A">
        <w:rPr>
          <w:bCs/>
          <w:sz w:val="22"/>
          <w:szCs w:val="22"/>
        </w:rPr>
        <w:t>DI 5D</w:t>
      </w:r>
      <w:r w:rsidR="00165F42" w:rsidRPr="00C32065">
        <w:rPr>
          <w:bCs/>
          <w:sz w:val="22"/>
          <w:szCs w:val="22"/>
        </w:rPr>
        <w:t xml:space="preserve"> -Reducerea emisiilor de gaze cu efect de sera și de amoniac în agricultură. </w:t>
      </w:r>
    </w:p>
    <w:p w:rsidR="00AC73E2" w:rsidRPr="00C32065" w:rsidRDefault="00F97D41" w:rsidP="00C32065">
      <w:pPr>
        <w:pStyle w:val="Default"/>
        <w:numPr>
          <w:ilvl w:val="0"/>
          <w:numId w:val="8"/>
        </w:numPr>
        <w:tabs>
          <w:tab w:val="left" w:pos="851"/>
          <w:tab w:val="left" w:pos="1134"/>
        </w:tabs>
        <w:spacing w:line="276" w:lineRule="auto"/>
        <w:ind w:left="0" w:firstLine="652"/>
        <w:jc w:val="both"/>
        <w:rPr>
          <w:sz w:val="22"/>
          <w:szCs w:val="22"/>
        </w:rPr>
      </w:pPr>
      <w:r w:rsidRPr="00C32065">
        <w:rPr>
          <w:b/>
          <w:bCs/>
          <w:sz w:val="22"/>
          <w:szCs w:val="22"/>
        </w:rPr>
        <w:t>P6</w:t>
      </w:r>
      <w:r w:rsidR="00C32065" w:rsidRPr="00C32065">
        <w:rPr>
          <w:b/>
          <w:bCs/>
          <w:sz w:val="22"/>
          <w:szCs w:val="22"/>
        </w:rPr>
        <w:t>-</w:t>
      </w:r>
      <w:r w:rsidRPr="00C32065">
        <w:rPr>
          <w:bCs/>
          <w:sz w:val="22"/>
          <w:szCs w:val="22"/>
        </w:rPr>
        <w:t>Promovarea incluziunii sociale, a reducerii sărăciei și a dezvol</w:t>
      </w:r>
      <w:r w:rsidR="00653999" w:rsidRPr="00C32065">
        <w:rPr>
          <w:bCs/>
          <w:sz w:val="22"/>
          <w:szCs w:val="22"/>
        </w:rPr>
        <w:t xml:space="preserve">tării economice </w:t>
      </w:r>
      <w:r w:rsidR="00DC6E6E" w:rsidRPr="00C32065">
        <w:rPr>
          <w:bCs/>
          <w:sz w:val="22"/>
          <w:szCs w:val="22"/>
        </w:rPr>
        <w:t>include două măsuri încadrate în DI 6A, respectiv M3/6A</w:t>
      </w:r>
      <w:r w:rsidR="00D827BB" w:rsidRPr="00C32065">
        <w:rPr>
          <w:bCs/>
          <w:sz w:val="22"/>
          <w:szCs w:val="22"/>
        </w:rPr>
        <w:t xml:space="preserve"> cu valoare de </w:t>
      </w:r>
      <w:r w:rsidR="00304F20">
        <w:rPr>
          <w:bCs/>
          <w:sz w:val="22"/>
          <w:szCs w:val="22"/>
        </w:rPr>
        <w:t xml:space="preserve"> 280.000</w:t>
      </w:r>
      <w:r w:rsidR="00D827BB" w:rsidRPr="00C32065">
        <w:rPr>
          <w:bCs/>
          <w:sz w:val="22"/>
          <w:szCs w:val="22"/>
        </w:rPr>
        <w:t xml:space="preserve"> euro</w:t>
      </w:r>
      <w:r w:rsidR="00DC6E6E" w:rsidRPr="00C32065">
        <w:rPr>
          <w:bCs/>
          <w:sz w:val="22"/>
          <w:szCs w:val="22"/>
        </w:rPr>
        <w:t xml:space="preserve"> și M4/6A</w:t>
      </w:r>
      <w:r w:rsidR="00D827BB" w:rsidRPr="00C32065">
        <w:rPr>
          <w:bCs/>
          <w:sz w:val="22"/>
          <w:szCs w:val="22"/>
        </w:rPr>
        <w:t xml:space="preserve"> cu valoare de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</w:t>
      </w:r>
      <w:r w:rsidR="00F55B2F">
        <w:rPr>
          <w:bCs/>
          <w:sz w:val="22"/>
          <w:szCs w:val="22"/>
        </w:rPr>
        <w:t xml:space="preserve"> </w:t>
      </w:r>
      <w:del w:id="5" w:author="Ioana" w:date="2022-03-29T12:53:00Z">
        <w:r w:rsidR="00F55B2F" w:rsidDel="00E1586D">
          <w:rPr>
            <w:bCs/>
            <w:sz w:val="22"/>
            <w:szCs w:val="22"/>
          </w:rPr>
          <w:delText xml:space="preserve">330.762,62 </w:delText>
        </w:r>
      </w:del>
      <w:ins w:id="6" w:author="Ioana" w:date="2022-03-29T12:53:00Z">
        <w:r w:rsidR="00E1586D">
          <w:rPr>
            <w:bCs/>
            <w:sz w:val="22"/>
            <w:szCs w:val="22"/>
          </w:rPr>
          <w:t xml:space="preserve">430.762,62 </w:t>
        </w:r>
      </w:ins>
      <w:r w:rsidR="00F55B2F">
        <w:rPr>
          <w:bCs/>
          <w:sz w:val="22"/>
          <w:szCs w:val="22"/>
        </w:rPr>
        <w:t xml:space="preserve">euro </w:t>
      </w:r>
      <w:r w:rsidR="00DC6E6E" w:rsidRPr="00C32065">
        <w:rPr>
          <w:bCs/>
          <w:sz w:val="22"/>
          <w:szCs w:val="22"/>
        </w:rPr>
        <w:t>precum și alte două măsuri încadrate în DI 6B, respectiv M5/6B</w:t>
      </w:r>
      <w:r w:rsidR="00D827BB" w:rsidRPr="00C32065">
        <w:rPr>
          <w:bCs/>
          <w:sz w:val="22"/>
          <w:szCs w:val="22"/>
        </w:rPr>
        <w:t xml:space="preserve"> cu valoare de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137.213</w:t>
      </w:r>
      <w:r w:rsidR="00D827BB" w:rsidRPr="00C32065">
        <w:rPr>
          <w:bCs/>
          <w:sz w:val="22"/>
          <w:szCs w:val="22"/>
        </w:rPr>
        <w:t xml:space="preserve"> euro</w:t>
      </w:r>
      <w:r w:rsidR="00DC6E6E" w:rsidRPr="00C32065">
        <w:rPr>
          <w:bCs/>
          <w:sz w:val="22"/>
          <w:szCs w:val="22"/>
        </w:rPr>
        <w:t xml:space="preserve"> și M6/6B</w:t>
      </w:r>
      <w:r w:rsidR="00D827BB" w:rsidRPr="00C32065">
        <w:rPr>
          <w:bCs/>
          <w:sz w:val="22"/>
          <w:szCs w:val="22"/>
        </w:rPr>
        <w:t xml:space="preserve"> cu valoare de </w:t>
      </w:r>
      <w:r w:rsidR="00291000">
        <w:rPr>
          <w:bCs/>
          <w:sz w:val="22"/>
          <w:szCs w:val="22"/>
        </w:rPr>
        <w:t xml:space="preserve"> 113.919</w:t>
      </w:r>
      <w:r w:rsidR="00D827BB" w:rsidRPr="00C32065">
        <w:rPr>
          <w:bCs/>
          <w:sz w:val="22"/>
          <w:szCs w:val="22"/>
        </w:rPr>
        <w:t xml:space="preserve"> euro</w:t>
      </w:r>
      <w:r w:rsidR="00DC6E6E" w:rsidRPr="00C32065">
        <w:rPr>
          <w:bCs/>
          <w:sz w:val="22"/>
          <w:szCs w:val="22"/>
        </w:rPr>
        <w:t xml:space="preserve">. </w:t>
      </w:r>
      <w:r w:rsidR="00D827BB" w:rsidRPr="00C32065">
        <w:rPr>
          <w:bCs/>
          <w:sz w:val="22"/>
          <w:szCs w:val="22"/>
        </w:rPr>
        <w:t>Valoarea totală a fo</w:t>
      </w:r>
      <w:r w:rsidR="0028184D" w:rsidRPr="00C32065">
        <w:rPr>
          <w:bCs/>
          <w:sz w:val="22"/>
          <w:szCs w:val="22"/>
        </w:rPr>
        <w:t>ndului alocat pentru</w:t>
      </w:r>
      <w:r w:rsidR="00653999" w:rsidRPr="00C32065">
        <w:rPr>
          <w:bCs/>
          <w:sz w:val="22"/>
          <w:szCs w:val="22"/>
        </w:rPr>
        <w:t xml:space="preserve"> P6 este de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</w:t>
      </w:r>
      <w:r w:rsidR="00503F98">
        <w:rPr>
          <w:bCs/>
          <w:sz w:val="22"/>
          <w:szCs w:val="22"/>
        </w:rPr>
        <w:t xml:space="preserve"> </w:t>
      </w:r>
      <w:del w:id="7" w:author="Ioana" w:date="2022-03-29T12:53:00Z">
        <w:r w:rsidR="00503F98" w:rsidDel="001D5419">
          <w:rPr>
            <w:bCs/>
            <w:sz w:val="22"/>
            <w:szCs w:val="22"/>
          </w:rPr>
          <w:delText xml:space="preserve">861.894,62 </w:delText>
        </w:r>
        <w:r w:rsidR="00DC6E6E" w:rsidRPr="00C32065" w:rsidDel="001D5419">
          <w:rPr>
            <w:bCs/>
            <w:sz w:val="22"/>
            <w:szCs w:val="22"/>
          </w:rPr>
          <w:delText xml:space="preserve"> </w:delText>
        </w:r>
      </w:del>
      <w:ins w:id="8" w:author="Ioana" w:date="2022-03-29T12:53:00Z">
        <w:r w:rsidR="001D5419">
          <w:rPr>
            <w:bCs/>
            <w:sz w:val="22"/>
            <w:szCs w:val="22"/>
          </w:rPr>
          <w:t xml:space="preserve">961.894,62 </w:t>
        </w:r>
      </w:ins>
      <w:r w:rsidR="00DC6E6E" w:rsidRPr="00C32065">
        <w:rPr>
          <w:bCs/>
          <w:sz w:val="22"/>
          <w:szCs w:val="22"/>
        </w:rPr>
        <w:t>euro și</w:t>
      </w:r>
      <w:r w:rsidR="00D827BB" w:rsidRPr="00C32065">
        <w:rPr>
          <w:bCs/>
          <w:sz w:val="22"/>
          <w:szCs w:val="22"/>
        </w:rPr>
        <w:t xml:space="preserve"> reprezintă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</w:t>
      </w:r>
      <w:r w:rsidR="00F55B2F">
        <w:rPr>
          <w:bCs/>
          <w:sz w:val="22"/>
          <w:szCs w:val="22"/>
        </w:rPr>
        <w:t xml:space="preserve"> </w:t>
      </w:r>
      <w:del w:id="9" w:author="Ioana" w:date="2022-03-29T12:54:00Z">
        <w:r w:rsidR="00F55B2F" w:rsidDel="001D5419">
          <w:rPr>
            <w:bCs/>
            <w:sz w:val="22"/>
            <w:szCs w:val="22"/>
          </w:rPr>
          <w:delText>39.51%</w:delText>
        </w:r>
      </w:del>
      <w:ins w:id="10" w:author="Ioana" w:date="2022-03-29T12:54:00Z">
        <w:r w:rsidR="001D5419">
          <w:rPr>
            <w:bCs/>
            <w:sz w:val="22"/>
            <w:szCs w:val="22"/>
          </w:rPr>
          <w:t>44.09%</w:t>
        </w:r>
      </w:ins>
      <w:r w:rsidR="00DC6E6E" w:rsidRPr="00C32065">
        <w:rPr>
          <w:bCs/>
          <w:sz w:val="22"/>
          <w:szCs w:val="22"/>
        </w:rPr>
        <w:t xml:space="preserve"> din bugetul total. </w:t>
      </w:r>
    </w:p>
    <w:p w:rsidR="00304F20" w:rsidRDefault="00C32065" w:rsidP="00E16FF8">
      <w:pPr>
        <w:spacing w:after="0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Componenta</w:t>
      </w:r>
      <w:r w:rsidR="00AC73E2" w:rsidRPr="000B5F3B">
        <w:rPr>
          <w:rFonts w:ascii="Trebuchet MS" w:hAnsi="Trebuchet MS"/>
          <w:b/>
        </w:rPr>
        <w:t xml:space="preserve"> A</w:t>
      </w:r>
      <w:r w:rsidR="00114E5B" w:rsidRPr="000B5F3B">
        <w:rPr>
          <w:rFonts w:ascii="Trebuchet MS" w:hAnsi="Trebuchet MS"/>
        </w:rPr>
        <w:t xml:space="preserve"> cuprinde de asemenea cheltuielile de funcționare și animare, care nu depășesc</w:t>
      </w:r>
      <w:r w:rsidR="00AC73E2" w:rsidRPr="000B5F3B">
        <w:rPr>
          <w:rFonts w:ascii="Trebuchet MS" w:hAnsi="Trebuchet MS"/>
        </w:rPr>
        <w:t xml:space="preserve"> 20% din costurile publice totale efectuate pentru </w:t>
      </w:r>
      <w:r w:rsidR="00B4340A">
        <w:rPr>
          <w:rFonts w:ascii="Trebuchet MS" w:hAnsi="Trebuchet MS"/>
        </w:rPr>
        <w:t>SDL</w:t>
      </w:r>
      <w:r w:rsidR="00AC73E2" w:rsidRPr="000B5F3B">
        <w:rPr>
          <w:rFonts w:ascii="Trebuchet MS" w:hAnsi="Trebuchet MS"/>
        </w:rPr>
        <w:t xml:space="preserve">, motiv pentru </w:t>
      </w:r>
      <w:r w:rsidR="00114E5B" w:rsidRPr="000B5F3B">
        <w:rPr>
          <w:rFonts w:ascii="Trebuchet MS" w:hAnsi="Trebuchet MS"/>
        </w:rPr>
        <w:t>GAL Constan</w:t>
      </w:r>
      <w:r w:rsidR="00114E5B" w:rsidRPr="000B5F3B">
        <w:rPr>
          <w:rFonts w:ascii="Trebuchet MS" w:hAnsi="Trebuchet MS"/>
          <w:lang w:val="ro-RO"/>
        </w:rPr>
        <w:t>ța Sud</w:t>
      </w:r>
      <w:r w:rsidR="00AC73E2" w:rsidRPr="000B5F3B">
        <w:rPr>
          <w:rFonts w:ascii="Trebuchet MS" w:hAnsi="Trebuchet MS"/>
        </w:rPr>
        <w:t xml:space="preserve"> a estimat în acest sens un disponibil de </w:t>
      </w:r>
      <w:r w:rsidR="00304F20">
        <w:rPr>
          <w:rFonts w:ascii="Trebuchet MS" w:hAnsi="Trebuchet MS"/>
        </w:rPr>
        <w:t xml:space="preserve"> </w:t>
      </w:r>
      <w:r w:rsidR="00F55B2F">
        <w:rPr>
          <w:rFonts w:ascii="Trebuchet MS" w:hAnsi="Trebuchet MS"/>
        </w:rPr>
        <w:t>- 436.286,46</w:t>
      </w:r>
      <w:r w:rsidR="00AC73E2" w:rsidRPr="000B5F3B">
        <w:rPr>
          <w:rFonts w:ascii="Trebuchet MS" w:hAnsi="Trebuchet MS"/>
        </w:rPr>
        <w:t xml:space="preserve">, ceea ce reprezintă procentual </w:t>
      </w:r>
      <w:r w:rsidR="00304F20">
        <w:rPr>
          <w:rFonts w:ascii="Trebuchet MS" w:hAnsi="Trebuchet MS"/>
        </w:rPr>
        <w:t xml:space="preserve"> 20%</w:t>
      </w:r>
      <w:r w:rsidR="00AC73E2" w:rsidRPr="000B5F3B">
        <w:rPr>
          <w:rFonts w:ascii="Trebuchet MS" w:hAnsi="Trebuchet MS"/>
        </w:rPr>
        <w:t xml:space="preserve"> din costurile publice totale efectuate pentru SDL</w:t>
      </w:r>
      <w:r w:rsidR="00D96141">
        <w:rPr>
          <w:rFonts w:ascii="Trebuchet MS" w:hAnsi="Trebuchet MS"/>
        </w:rPr>
        <w:t>.</w:t>
      </w:r>
    </w:p>
    <w:p w:rsidR="00E16FF8" w:rsidRDefault="00E16FF8" w:rsidP="00E16FF8">
      <w:pPr>
        <w:spacing w:after="0"/>
        <w:jc w:val="both"/>
        <w:rPr>
          <w:rFonts w:ascii="Trebuchet MS" w:hAnsi="Trebuchet MS"/>
        </w:rPr>
      </w:pPr>
    </w:p>
    <w:p w:rsidR="00E16FF8" w:rsidRDefault="00E16FF8" w:rsidP="00E16FF8">
      <w:pPr>
        <w:spacing w:after="0"/>
        <w:jc w:val="both"/>
        <w:rPr>
          <w:rFonts w:ascii="Trebuchet MS" w:hAnsi="Trebuchet MS"/>
        </w:rPr>
      </w:pPr>
    </w:p>
    <w:p w:rsidR="00E16FF8" w:rsidRDefault="00E16FF8" w:rsidP="00E16FF8">
      <w:pPr>
        <w:spacing w:after="0"/>
        <w:jc w:val="both"/>
        <w:rPr>
          <w:rFonts w:ascii="Trebuchet MS" w:hAnsi="Trebuchet MS"/>
        </w:rPr>
      </w:pPr>
    </w:p>
    <w:tbl>
      <w:tblPr>
        <w:tblW w:w="31675" w:type="dxa"/>
        <w:tblInd w:w="5" w:type="dxa"/>
        <w:tblLook w:val="04A0" w:firstRow="1" w:lastRow="0" w:firstColumn="1" w:lastColumn="0" w:noHBand="0" w:noVBand="1"/>
      </w:tblPr>
      <w:tblGrid>
        <w:gridCol w:w="3264"/>
        <w:gridCol w:w="1790"/>
        <w:gridCol w:w="1543"/>
        <w:gridCol w:w="3361"/>
        <w:gridCol w:w="3031"/>
        <w:gridCol w:w="4492"/>
        <w:gridCol w:w="2397"/>
        <w:gridCol w:w="5133"/>
        <w:gridCol w:w="952"/>
        <w:gridCol w:w="952"/>
        <w:gridCol w:w="952"/>
        <w:gridCol w:w="952"/>
        <w:gridCol w:w="952"/>
        <w:gridCol w:w="952"/>
        <w:gridCol w:w="952"/>
      </w:tblGrid>
      <w:tr w:rsidR="00E1586D" w:rsidRPr="00E1586D" w:rsidTr="00E1586D">
        <w:trPr>
          <w:trHeight w:val="330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</w:rPr>
            </w:pPr>
            <w:r w:rsidRPr="00E1586D">
              <w:rPr>
                <w:rFonts w:ascii="Trebuchet MS" w:eastAsia="Times New Roman" w:hAnsi="Trebuchet MS" w:cs="Calibri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6FF8" w:rsidRPr="000B5F3B" w:rsidRDefault="007C5BA6" w:rsidP="00E16FF8">
      <w:pPr>
        <w:spacing w:after="0"/>
        <w:jc w:val="both"/>
        <w:rPr>
          <w:rFonts w:ascii="Trebuchet MS" w:hAnsi="Trebuchet MS"/>
        </w:rPr>
      </w:pPr>
      <w:r w:rsidRPr="007C5BA6">
        <w:lastRenderedPageBreak/>
        <w:drawing>
          <wp:inline distT="0" distB="0" distL="0" distR="0">
            <wp:extent cx="5732145" cy="6588323"/>
            <wp:effectExtent l="0" t="0" r="190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58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6FF8" w:rsidRPr="000B5F3B" w:rsidSect="00C3206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CD7" w:rsidRDefault="008A7CD7" w:rsidP="00E16FF8">
      <w:pPr>
        <w:spacing w:after="0" w:line="240" w:lineRule="auto"/>
      </w:pPr>
      <w:r>
        <w:separator/>
      </w:r>
    </w:p>
  </w:endnote>
  <w:endnote w:type="continuationSeparator" w:id="0">
    <w:p w:rsidR="008A7CD7" w:rsidRDefault="008A7CD7" w:rsidP="00E16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CD7" w:rsidRDefault="008A7CD7" w:rsidP="00E16FF8">
      <w:pPr>
        <w:spacing w:after="0" w:line="240" w:lineRule="auto"/>
      </w:pPr>
      <w:r>
        <w:separator/>
      </w:r>
    </w:p>
  </w:footnote>
  <w:footnote w:type="continuationSeparator" w:id="0">
    <w:p w:rsidR="008A7CD7" w:rsidRDefault="008A7CD7" w:rsidP="00E16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549F4"/>
    <w:multiLevelType w:val="hybridMultilevel"/>
    <w:tmpl w:val="DA0ECD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A592F"/>
    <w:multiLevelType w:val="hybridMultilevel"/>
    <w:tmpl w:val="786C500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FC76678"/>
    <w:multiLevelType w:val="hybridMultilevel"/>
    <w:tmpl w:val="AC5E1C5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8C4508A"/>
    <w:multiLevelType w:val="hybridMultilevel"/>
    <w:tmpl w:val="0B2ABB7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E5546"/>
    <w:multiLevelType w:val="hybridMultilevel"/>
    <w:tmpl w:val="4E1E4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E65CD"/>
    <w:multiLevelType w:val="hybridMultilevel"/>
    <w:tmpl w:val="40FEA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B1B65"/>
    <w:multiLevelType w:val="hybridMultilevel"/>
    <w:tmpl w:val="4D981B0E"/>
    <w:lvl w:ilvl="0" w:tplc="0409000B"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0820E0"/>
    <w:multiLevelType w:val="hybridMultilevel"/>
    <w:tmpl w:val="80E0B368"/>
    <w:lvl w:ilvl="0" w:tplc="DFC05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oana">
    <w15:presenceInfo w15:providerId="None" w15:userId="Ioa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EA6"/>
    <w:rsid w:val="0001401C"/>
    <w:rsid w:val="00023DFA"/>
    <w:rsid w:val="00023F70"/>
    <w:rsid w:val="00057DDD"/>
    <w:rsid w:val="00060D9B"/>
    <w:rsid w:val="000B5F3B"/>
    <w:rsid w:val="000E6C4D"/>
    <w:rsid w:val="001047AD"/>
    <w:rsid w:val="00112CCF"/>
    <w:rsid w:val="00114E5B"/>
    <w:rsid w:val="00165F42"/>
    <w:rsid w:val="00186E57"/>
    <w:rsid w:val="001D5419"/>
    <w:rsid w:val="002035E7"/>
    <w:rsid w:val="002629EB"/>
    <w:rsid w:val="0028184D"/>
    <w:rsid w:val="00284F67"/>
    <w:rsid w:val="00291000"/>
    <w:rsid w:val="002D6977"/>
    <w:rsid w:val="002F5DB7"/>
    <w:rsid w:val="00304F20"/>
    <w:rsid w:val="00306080"/>
    <w:rsid w:val="00324674"/>
    <w:rsid w:val="0042107D"/>
    <w:rsid w:val="00424892"/>
    <w:rsid w:val="004324E1"/>
    <w:rsid w:val="004B7C03"/>
    <w:rsid w:val="004C1B6C"/>
    <w:rsid w:val="00503F98"/>
    <w:rsid w:val="0053028F"/>
    <w:rsid w:val="00530A00"/>
    <w:rsid w:val="005373AB"/>
    <w:rsid w:val="00575F6E"/>
    <w:rsid w:val="005856A4"/>
    <w:rsid w:val="00653999"/>
    <w:rsid w:val="006C67FA"/>
    <w:rsid w:val="00726522"/>
    <w:rsid w:val="00733717"/>
    <w:rsid w:val="007851F6"/>
    <w:rsid w:val="00794A6D"/>
    <w:rsid w:val="007C5BA6"/>
    <w:rsid w:val="007F27A6"/>
    <w:rsid w:val="008327D5"/>
    <w:rsid w:val="00854BE7"/>
    <w:rsid w:val="008944F6"/>
    <w:rsid w:val="008A7CD7"/>
    <w:rsid w:val="00931920"/>
    <w:rsid w:val="00983122"/>
    <w:rsid w:val="00984EA0"/>
    <w:rsid w:val="009903D3"/>
    <w:rsid w:val="009A2A68"/>
    <w:rsid w:val="009A61F1"/>
    <w:rsid w:val="00A458ED"/>
    <w:rsid w:val="00A90D85"/>
    <w:rsid w:val="00AB0005"/>
    <w:rsid w:val="00AC6C02"/>
    <w:rsid w:val="00AC73E2"/>
    <w:rsid w:val="00AD589F"/>
    <w:rsid w:val="00AE0BAA"/>
    <w:rsid w:val="00B01024"/>
    <w:rsid w:val="00B37316"/>
    <w:rsid w:val="00B4340A"/>
    <w:rsid w:val="00B613B7"/>
    <w:rsid w:val="00C00F09"/>
    <w:rsid w:val="00C32065"/>
    <w:rsid w:val="00CF1869"/>
    <w:rsid w:val="00D827BB"/>
    <w:rsid w:val="00D87C82"/>
    <w:rsid w:val="00D94A7B"/>
    <w:rsid w:val="00D96141"/>
    <w:rsid w:val="00DC6E6E"/>
    <w:rsid w:val="00E036D6"/>
    <w:rsid w:val="00E1586D"/>
    <w:rsid w:val="00E16FF8"/>
    <w:rsid w:val="00E33609"/>
    <w:rsid w:val="00E54139"/>
    <w:rsid w:val="00EA104B"/>
    <w:rsid w:val="00EE7BE5"/>
    <w:rsid w:val="00EF5EA6"/>
    <w:rsid w:val="00F03F6E"/>
    <w:rsid w:val="00F55B2F"/>
    <w:rsid w:val="00F66486"/>
    <w:rsid w:val="00F715EF"/>
    <w:rsid w:val="00F9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00FF1F-EAA3-4ED3-916D-AD63C91C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5D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maintext-bullet">
    <w:name w:val="maintext-bullet"/>
    <w:basedOn w:val="Normal"/>
    <w:rsid w:val="004C1B6C"/>
    <w:pPr>
      <w:numPr>
        <w:numId w:val="3"/>
      </w:numPr>
      <w:spacing w:after="0" w:line="240" w:lineRule="auto"/>
      <w:jc w:val="both"/>
    </w:pPr>
    <w:rPr>
      <w:rFonts w:ascii="Arial" w:eastAsia="Times New Roman" w:hAnsi="Arial" w:cs="Times New Roman"/>
      <w:szCs w:val="24"/>
      <w:lang w:val="ro-RO"/>
    </w:rPr>
  </w:style>
  <w:style w:type="paragraph" w:customStyle="1" w:styleId="Default">
    <w:name w:val="Default"/>
    <w:rsid w:val="0073371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6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FF8"/>
  </w:style>
  <w:style w:type="paragraph" w:styleId="Footer">
    <w:name w:val="footer"/>
    <w:basedOn w:val="Normal"/>
    <w:link w:val="FooterChar"/>
    <w:uiPriority w:val="99"/>
    <w:unhideWhenUsed/>
    <w:rsid w:val="00E16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96981-0A73-4BEA-837B-20D80BDF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Ioana</cp:lastModifiedBy>
  <cp:revision>5</cp:revision>
  <cp:lastPrinted>2016-06-27T12:20:00Z</cp:lastPrinted>
  <dcterms:created xsi:type="dcterms:W3CDTF">2022-03-29T10:56:00Z</dcterms:created>
  <dcterms:modified xsi:type="dcterms:W3CDTF">2022-04-28T11:56:00Z</dcterms:modified>
</cp:coreProperties>
</file>